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DC" w:rsidRDefault="00C549DC" w:rsidP="003E084F">
      <w:pPr>
        <w:jc w:val="center"/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pt-BR"/>
        </w:rPr>
      </w:pPr>
      <w:r w:rsidRPr="003E084F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pt-BR"/>
        </w:rPr>
        <w:t>SEMINÁRIO</w:t>
      </w:r>
      <w:r w:rsidR="00455D8C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pt-BR"/>
        </w:rPr>
        <w:t xml:space="preserve"> </w:t>
      </w:r>
      <w:ins w:id="0" w:author="mma" w:date="2018-09-11T15:01:00Z">
        <w:r w:rsidR="00455D8C">
          <w:rPr>
            <w:rFonts w:ascii="Arial" w:hAnsi="Arial" w:cs="Arial"/>
            <w:b/>
            <w:color w:val="222222"/>
            <w:sz w:val="19"/>
            <w:szCs w:val="19"/>
            <w:shd w:val="clear" w:color="auto" w:fill="FFFFFF"/>
            <w:lang w:val="pt-BR"/>
          </w:rPr>
          <w:t>(datas sugeridas 09 e 10 de Abril</w:t>
        </w:r>
      </w:ins>
      <w:ins w:id="1" w:author="mma" w:date="2018-09-11T15:02:00Z">
        <w:r w:rsidR="00455D8C">
          <w:rPr>
            <w:rFonts w:ascii="Arial" w:hAnsi="Arial" w:cs="Arial"/>
            <w:b/>
            <w:color w:val="222222"/>
            <w:sz w:val="19"/>
            <w:szCs w:val="19"/>
            <w:shd w:val="clear" w:color="auto" w:fill="FFFFFF"/>
            <w:lang w:val="pt-BR"/>
          </w:rPr>
          <w:t xml:space="preserve"> de 2019)</w:t>
        </w:r>
      </w:ins>
    </w:p>
    <w:p w:rsidR="003E084F" w:rsidRDefault="003E084F" w:rsidP="003E084F">
      <w:pPr>
        <w:jc w:val="center"/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pt-BR"/>
        </w:rPr>
      </w:pPr>
    </w:p>
    <w:p w:rsidR="003E084F" w:rsidRDefault="003E084F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Publico alvo: membros da CTCOB, Conselheiros, ED, Órgãos Gestores, instituições convidadas que possuem afinidade com o tema</w:t>
      </w:r>
    </w:p>
    <w:p w:rsidR="003E084F" w:rsidRPr="003E084F" w:rsidRDefault="003E084F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Objetivo: propor</w:t>
      </w:r>
      <w:r w:rsidRPr="001E624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melhoria da dinâmica e agilidade de desembolso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EDs</w:t>
      </w:r>
      <w:proofErr w:type="spellEnd"/>
    </w:p>
    <w:p w:rsidR="003E084F" w:rsidRPr="003E084F" w:rsidRDefault="00C549D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Programação:</w:t>
      </w:r>
      <w:r w:rsidRPr="00C549DC">
        <w:rPr>
          <w:rFonts w:ascii="Arial" w:hAnsi="Arial" w:cs="Arial"/>
          <w:color w:val="222222"/>
          <w:sz w:val="19"/>
          <w:szCs w:val="19"/>
          <w:lang w:val="pt-BR"/>
        </w:rPr>
        <w:br/>
      </w:r>
      <w:r w:rsidRPr="00C549DC">
        <w:rPr>
          <w:rFonts w:ascii="Arial" w:hAnsi="Arial" w:cs="Arial"/>
          <w:color w:val="222222"/>
          <w:sz w:val="19"/>
          <w:szCs w:val="19"/>
          <w:lang w:val="pt-BR"/>
        </w:rPr>
        <w:br/>
      </w:r>
      <w:r w:rsidRPr="003E084F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pt-BR"/>
        </w:rPr>
        <w:t>DIA 01</w:t>
      </w:r>
    </w:p>
    <w:p w:rsidR="001E6242" w:rsidRDefault="00C549D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 w:rsidRPr="00C549DC">
        <w:rPr>
          <w:rFonts w:ascii="Arial" w:hAnsi="Arial" w:cs="Arial"/>
          <w:color w:val="222222"/>
          <w:sz w:val="19"/>
          <w:szCs w:val="19"/>
          <w:lang w:val="pt-BR"/>
        </w:rPr>
        <w:br/>
      </w:r>
      <w:r w:rsidR="001E624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09 h – abertura</w:t>
      </w:r>
    </w:p>
    <w:p w:rsidR="001E6242" w:rsidRDefault="001E6242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Secretário CNRH, Diretor da SRHQ, Presidente CTCOB, Superintendente da SAS/ANA</w:t>
      </w:r>
    </w:p>
    <w:p w:rsidR="00C549DC" w:rsidRDefault="00C549D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09</w:t>
      </w:r>
      <w:r w:rsidR="001E624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</w:t>
      </w:r>
      <w:r w:rsidR="001F1F7D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3</w:t>
      </w:r>
      <w:r w:rsidR="001E624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0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–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mesa de </w:t>
      </w:r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diálogo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O uso dos recursos pelas Entidades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Delegatárias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 aplicações práticas.</w:t>
      </w:r>
    </w:p>
    <w:p w:rsidR="00C549DC" w:rsidRDefault="00C549D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forma de aplicação dos recursos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, dificuldades/limitações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no uso dos recursos, propostas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para melhoria da dinâmica e agilidade de desembolso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.</w:t>
      </w:r>
    </w:p>
    <w:p w:rsidR="001E6242" w:rsidRDefault="00C549DC" w:rsidP="003E084F">
      <w:pPr>
        <w:jc w:val="both"/>
        <w:rPr>
          <w:rFonts w:ascii="Arial" w:hAnsi="Arial" w:cs="Arial"/>
          <w:color w:val="222222"/>
          <w:sz w:val="19"/>
          <w:szCs w:val="19"/>
          <w:lang w:val="pt-BR"/>
        </w:rPr>
      </w:pPr>
      <w:r>
        <w:rPr>
          <w:rFonts w:ascii="Arial" w:hAnsi="Arial" w:cs="Arial"/>
          <w:color w:val="222222"/>
          <w:sz w:val="19"/>
          <w:szCs w:val="19"/>
          <w:lang w:val="pt-BR"/>
        </w:rPr>
        <w:t>Para compor esta mesa será convidado um representante de cada ED.</w:t>
      </w:r>
    </w:p>
    <w:p w:rsidR="001E6242" w:rsidRDefault="001E6242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lang w:val="pt-BR"/>
        </w:rPr>
        <w:t>10:</w:t>
      </w:r>
      <w:r w:rsidR="001F1F7D">
        <w:rPr>
          <w:rFonts w:ascii="Arial" w:hAnsi="Arial" w:cs="Arial"/>
          <w:color w:val="222222"/>
          <w:sz w:val="19"/>
          <w:szCs w:val="19"/>
          <w:lang w:val="pt-BR"/>
        </w:rPr>
        <w:t>45</w:t>
      </w:r>
      <w:r>
        <w:rPr>
          <w:rFonts w:ascii="Arial" w:hAnsi="Arial" w:cs="Arial"/>
          <w:color w:val="222222"/>
          <w:sz w:val="19"/>
          <w:szCs w:val="19"/>
          <w:lang w:val="pt-BR"/>
        </w:rPr>
        <w:t xml:space="preserve"> -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mesa de </w:t>
      </w:r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diálogo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A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presentação</w:t>
      </w:r>
      <w:r w:rsidRPr="001E624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 membros do CNRH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de proposta</w:t>
      </w:r>
      <w:r w:rsidRPr="001E624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melhoria da dinâmica e agilidade de desembolso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EDs</w:t>
      </w:r>
      <w:proofErr w:type="spellEnd"/>
    </w:p>
    <w:p w:rsidR="001E6242" w:rsidRDefault="001E6242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exposição de membros do CNRH </w:t>
      </w:r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de propostas que reflitam o que desejam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ver implementado e como </w:t>
      </w:r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fazê-lo de modo a garantir a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melhoria da dinâmica e agilidade de desembolso</w:t>
      </w:r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Entidades </w:t>
      </w:r>
      <w:proofErr w:type="spellStart"/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Delegatárias</w:t>
      </w:r>
      <w:proofErr w:type="spellEnd"/>
      <w:r w:rsidR="008C7585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.</w:t>
      </w:r>
    </w:p>
    <w:p w:rsidR="008C7585" w:rsidRPr="008C7585" w:rsidRDefault="008C7585" w:rsidP="003E084F">
      <w:pPr>
        <w:jc w:val="both"/>
        <w:rPr>
          <w:rFonts w:ascii="Arial" w:hAnsi="Arial" w:cs="Arial"/>
          <w:color w:val="222222"/>
          <w:sz w:val="19"/>
          <w:szCs w:val="19"/>
          <w:lang w:val="pt-BR"/>
        </w:rPr>
      </w:pPr>
      <w:r>
        <w:rPr>
          <w:rFonts w:ascii="Arial" w:hAnsi="Arial" w:cs="Arial"/>
          <w:color w:val="222222"/>
          <w:sz w:val="19"/>
          <w:szCs w:val="19"/>
          <w:lang w:val="pt-BR"/>
        </w:rPr>
        <w:t>Para compor esta mesa serão convidados conselheiros do CNRH.</w:t>
      </w:r>
    </w:p>
    <w:p w:rsidR="008C7585" w:rsidRDefault="008C7585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1F1F7D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2h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– roda de conversa </w:t>
      </w:r>
    </w:p>
    <w:p w:rsidR="008C7585" w:rsidRDefault="008C7585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 debate aberto ao público sobre as mesas de diálogos</w:t>
      </w:r>
      <w:r w:rsidR="00C36BF1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anteriores</w:t>
      </w:r>
    </w:p>
    <w:p w:rsidR="008C7585" w:rsidRDefault="008C7585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1F1F7D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3h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- almoço </w:t>
      </w:r>
    </w:p>
    <w:p w:rsidR="00D34032" w:rsidRDefault="00D34032" w:rsidP="00D340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proofErr w:type="gramStart"/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14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:30</w:t>
      </w:r>
      <w:proofErr w:type="gramEnd"/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-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mesa de diálogo: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apresentação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dos órgãos de controle sobre possibilidade e viabilidade de implementação de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novos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procedimentos para dinamização e agilização da aplicação dos recursos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Entidades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Delegatárias</w:t>
      </w:r>
      <w:proofErr w:type="spellEnd"/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</w:p>
    <w:p w:rsidR="00D34032" w:rsidRDefault="00D34032" w:rsidP="00D340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análises preliminares quanto a possibilidades de dinamização e </w:t>
      </w:r>
      <w:proofErr w:type="gramStart"/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agilização</w:t>
      </w:r>
      <w:proofErr w:type="gramEnd"/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da aplicação dos recursos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Entidades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Delegatárias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. Apresentação de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eventuais </w:t>
      </w:r>
      <w:r w:rsidR="004A6132"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experiências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de outras políticas que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possam servir de inspiração a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melhoria da dinâmica e agilidade de desembolso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Entidades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Delegatárias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. </w:t>
      </w:r>
    </w:p>
    <w:p w:rsidR="00D34032" w:rsidRDefault="00D34032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lang w:val="pt-BR"/>
        </w:rPr>
        <w:t xml:space="preserve">Para compor esta mesa será </w:t>
      </w:r>
      <w:proofErr w:type="gramStart"/>
      <w:r>
        <w:rPr>
          <w:rFonts w:ascii="Arial" w:hAnsi="Arial" w:cs="Arial"/>
          <w:color w:val="222222"/>
          <w:sz w:val="19"/>
          <w:szCs w:val="19"/>
          <w:lang w:val="pt-BR"/>
        </w:rPr>
        <w:t>convidado representante do TCU</w:t>
      </w:r>
      <w:proofErr w:type="gramEnd"/>
      <w:r>
        <w:rPr>
          <w:rFonts w:ascii="Arial" w:hAnsi="Arial" w:cs="Arial"/>
          <w:color w:val="222222"/>
          <w:sz w:val="19"/>
          <w:szCs w:val="19"/>
          <w:lang w:val="pt-BR"/>
        </w:rPr>
        <w:t>, Procuradoria ANA, Planejamento ANA, Auditoria ANA e ED.</w:t>
      </w:r>
    </w:p>
    <w:p w:rsidR="00ED70FC" w:rsidRDefault="00ED70F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4A61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6h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-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mesa de diálogo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</w:t>
      </w:r>
      <w:r w:rsidRPr="00ED70F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Apresentação dos órgãos gestores de experiências</w:t>
      </w:r>
      <w:r w:rsidR="00C36BF1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exitosas</w:t>
      </w:r>
    </w:p>
    <w:p w:rsidR="00ED70FC" w:rsidRDefault="00ED70F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apresentação pelos Órgãos Gestores de experiências exitosas de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melhoria da dinâmica e agilidade de desembolso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Entidades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Delegatárias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.</w:t>
      </w:r>
    </w:p>
    <w:p w:rsidR="00C36BF1" w:rsidRDefault="00C36BF1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lang w:val="pt-BR"/>
        </w:rPr>
        <w:t xml:space="preserve">Para compor esta mesa serão convidados os órgãos gestores que possuem </w:t>
      </w:r>
      <w:proofErr w:type="spellStart"/>
      <w:r>
        <w:rPr>
          <w:rFonts w:ascii="Arial" w:hAnsi="Arial" w:cs="Arial"/>
          <w:color w:val="222222"/>
          <w:sz w:val="19"/>
          <w:szCs w:val="19"/>
          <w:lang w:val="pt-BR"/>
        </w:rPr>
        <w:t>delegatárias</w:t>
      </w:r>
      <w:proofErr w:type="spellEnd"/>
      <w:r>
        <w:rPr>
          <w:rFonts w:ascii="Arial" w:hAnsi="Arial" w:cs="Arial"/>
          <w:color w:val="222222"/>
          <w:sz w:val="19"/>
          <w:szCs w:val="19"/>
          <w:lang w:val="pt-BR"/>
        </w:rPr>
        <w:t>/ entidades equiparadas/ agência de bacia.</w:t>
      </w:r>
    </w:p>
    <w:p w:rsidR="00C36BF1" w:rsidRDefault="00C36BF1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1F1F7D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7h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– rodas de conversa</w:t>
      </w:r>
    </w:p>
    <w:p w:rsidR="00B454AA" w:rsidRDefault="00C36BF1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 debate aberto ao público sobre as mesas de diálogos anteriores</w:t>
      </w:r>
    </w:p>
    <w:p w:rsidR="00B454AA" w:rsidRDefault="00B454AA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lastRenderedPageBreak/>
        <w:t>18 h – encerramento</w:t>
      </w:r>
    </w:p>
    <w:p w:rsidR="00B454AA" w:rsidRDefault="00B454AA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</w:p>
    <w:p w:rsidR="003E084F" w:rsidRDefault="00B454AA" w:rsidP="003E084F">
      <w:pPr>
        <w:jc w:val="both"/>
        <w:rPr>
          <w:rFonts w:ascii="Arial" w:hAnsi="Arial" w:cs="Arial"/>
          <w:color w:val="222222"/>
          <w:sz w:val="19"/>
          <w:szCs w:val="19"/>
          <w:lang w:val="pt-BR"/>
        </w:rPr>
      </w:pPr>
      <w:r w:rsidRPr="003E084F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pt-BR"/>
        </w:rPr>
        <w:t>DIA 02</w:t>
      </w:r>
    </w:p>
    <w:p w:rsidR="001F1F7D" w:rsidRDefault="001F1F7D" w:rsidP="001F1F7D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09 h – abertura</w:t>
      </w:r>
    </w:p>
    <w:p w:rsidR="001F1F7D" w:rsidRDefault="001F1F7D" w:rsidP="001F1F7D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Secretário CNRH, Diretor da SRHQ, Presidente CTCOB, Superintendente da SAS/ANA</w:t>
      </w:r>
    </w:p>
    <w:p w:rsidR="00D34032" w:rsidRDefault="001F1F7D" w:rsidP="00D340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10:30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-</w:t>
      </w:r>
      <w:r w:rsidR="004A61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="00D34032"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mesa de diálogo</w:t>
      </w:r>
      <w:r w:rsidR="00D340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</w:t>
      </w:r>
      <w:r w:rsidR="00D34032" w:rsidRPr="00ED70F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="00D340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Apresentação da experiência Paulista</w:t>
      </w:r>
      <w:r w:rsidR="00D34032"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quanto ao reembolso</w:t>
      </w:r>
      <w:r w:rsidR="00D340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de recursos pelo setor privado</w:t>
      </w:r>
      <w:r w:rsidR="00D34032"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;</w:t>
      </w:r>
    </w:p>
    <w:p w:rsidR="00D34032" w:rsidRDefault="00D34032" w:rsidP="00D340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apresentação do processo de construção da modalidade do reembolso de recursos pelo setor privado. Motivação. Regras. Resultados.</w:t>
      </w:r>
    </w:p>
    <w:p w:rsidR="00D34032" w:rsidRDefault="00D34032" w:rsidP="00D340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lang w:val="pt-BR"/>
        </w:rPr>
        <w:t>Para compor esta mesa será convidada a área de RH de SP.</w:t>
      </w:r>
    </w:p>
    <w:p w:rsidR="00860C3C" w:rsidRDefault="00860C3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4A61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1:30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– roda de conversa </w:t>
      </w:r>
    </w:p>
    <w:p w:rsidR="00BB473F" w:rsidRDefault="00B454AA" w:rsidP="003E084F">
      <w:pPr>
        <w:jc w:val="both"/>
        <w:rPr>
          <w:rFonts w:ascii="Arial" w:hAnsi="Arial" w:cs="Arial"/>
          <w:color w:val="222222"/>
          <w:sz w:val="19"/>
          <w:szCs w:val="19"/>
          <w:lang w:val="pt-BR"/>
        </w:rPr>
      </w:pPr>
      <w:proofErr w:type="gramStart"/>
      <w:r>
        <w:rPr>
          <w:rFonts w:ascii="Arial" w:hAnsi="Arial" w:cs="Arial"/>
          <w:color w:val="222222"/>
          <w:sz w:val="19"/>
          <w:szCs w:val="19"/>
          <w:lang w:val="pt-BR"/>
        </w:rPr>
        <w:t>1</w:t>
      </w:r>
      <w:r w:rsidR="004A6132">
        <w:rPr>
          <w:rFonts w:ascii="Arial" w:hAnsi="Arial" w:cs="Arial"/>
          <w:color w:val="222222"/>
          <w:sz w:val="19"/>
          <w:szCs w:val="19"/>
          <w:lang w:val="pt-BR"/>
        </w:rPr>
        <w:t>2:30</w:t>
      </w:r>
      <w:proofErr w:type="gramEnd"/>
      <w:r>
        <w:rPr>
          <w:rFonts w:ascii="Arial" w:hAnsi="Arial" w:cs="Arial"/>
          <w:color w:val="222222"/>
          <w:sz w:val="19"/>
          <w:szCs w:val="19"/>
          <w:lang w:val="pt-BR"/>
        </w:rPr>
        <w:t xml:space="preserve"> </w:t>
      </w:r>
      <w:r w:rsidR="00BB473F">
        <w:rPr>
          <w:rFonts w:ascii="Arial" w:hAnsi="Arial" w:cs="Arial"/>
          <w:color w:val="222222"/>
          <w:sz w:val="19"/>
          <w:szCs w:val="19"/>
          <w:lang w:val="pt-BR"/>
        </w:rPr>
        <w:t xml:space="preserve">– </w:t>
      </w:r>
      <w:r w:rsidR="00BB473F"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almoço </w:t>
      </w:r>
    </w:p>
    <w:p w:rsidR="00D34032" w:rsidRDefault="004A6132" w:rsidP="00D340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14:0</w:t>
      </w:r>
      <w:r w:rsidR="00D340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0</w:t>
      </w:r>
      <w:proofErr w:type="gramEnd"/>
      <w:r w:rsidR="00D34032"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="00D340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- mesa de diálogo:</w:t>
      </w:r>
      <w:r w:rsidR="00D34032"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Decreto nº 9.179, de 23 de outubro de 2017, que "altera o Decreto no 6.514, de 22 de julho de 2008, que dispõe sobre as infrações e sanções administrativas ao meio ambiente e estabelece o processo administrativo federal para apuração destas infrações, para dispor sobre conversão de multas";</w:t>
      </w:r>
    </w:p>
    <w:p w:rsidR="00D34032" w:rsidRDefault="00D34032" w:rsidP="00D340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Ementa: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Apresentação do decreto. Regras de captação de recursos. Possibilidade de captação de recursos de </w:t>
      </w:r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as infrações e sanções administrativas ao meio ambiente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pelas Entidades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Delegatárias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.</w:t>
      </w:r>
    </w:p>
    <w:p w:rsidR="00D34032" w:rsidRPr="00D34032" w:rsidRDefault="00D34032" w:rsidP="00D34032">
      <w:pPr>
        <w:jc w:val="both"/>
        <w:rPr>
          <w:rFonts w:ascii="Arial" w:hAnsi="Arial" w:cs="Arial"/>
          <w:color w:val="222222"/>
          <w:sz w:val="19"/>
          <w:szCs w:val="19"/>
          <w:lang w:val="pt-BR"/>
        </w:rPr>
      </w:pPr>
      <w:r>
        <w:rPr>
          <w:rFonts w:ascii="Arial" w:hAnsi="Arial" w:cs="Arial"/>
          <w:color w:val="222222"/>
          <w:sz w:val="19"/>
          <w:szCs w:val="19"/>
          <w:lang w:val="pt-BR"/>
        </w:rPr>
        <w:t xml:space="preserve">Para compor esta mesa será convidado representante do </w:t>
      </w:r>
      <w:proofErr w:type="gramStart"/>
      <w:r>
        <w:rPr>
          <w:rFonts w:ascii="Arial" w:hAnsi="Arial" w:cs="Arial"/>
          <w:color w:val="222222"/>
          <w:sz w:val="19"/>
          <w:szCs w:val="19"/>
          <w:lang w:val="pt-BR"/>
        </w:rPr>
        <w:t>Ibama</w:t>
      </w:r>
      <w:proofErr w:type="gramEnd"/>
      <w:r>
        <w:rPr>
          <w:rFonts w:ascii="Arial" w:hAnsi="Arial" w:cs="Arial"/>
          <w:color w:val="222222"/>
          <w:sz w:val="19"/>
          <w:szCs w:val="19"/>
          <w:lang w:val="pt-BR"/>
        </w:rPr>
        <w:t>.</w:t>
      </w:r>
    </w:p>
    <w:p w:rsidR="00860C3C" w:rsidRDefault="00860C3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BB473F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5</w:t>
      </w:r>
      <w:r w:rsidR="004A61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– 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roda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de conversa </w:t>
      </w:r>
    </w:p>
    <w:p w:rsidR="00860C3C" w:rsidRDefault="00B454AA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proofErr w:type="gramStart"/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BB473F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6</w:t>
      </w:r>
      <w:r w:rsidR="004A613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:0</w:t>
      </w:r>
      <w:r w:rsidR="001F1F7D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0</w:t>
      </w:r>
      <w:proofErr w:type="gramEnd"/>
      <w:r w:rsidRPr="00C549D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- </w:t>
      </w:r>
      <w:r w:rsidR="00860C3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Encaminhamentos do seminário</w:t>
      </w:r>
      <w:r w:rsidR="003E084F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, incluindo</w:t>
      </w:r>
      <w:r w:rsidR="00860C3C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:</w:t>
      </w:r>
    </w:p>
    <w:p w:rsidR="00860C3C" w:rsidRDefault="00860C3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-</w:t>
      </w:r>
      <w:r w:rsidR="003E084F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propostas de resoluções do CNRH</w:t>
      </w:r>
    </w:p>
    <w:p w:rsidR="003E084F" w:rsidRDefault="003E084F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- avaliação das propostas sobre o tema trazidas pelo projeto legado</w:t>
      </w:r>
    </w:p>
    <w:p w:rsidR="009118E2" w:rsidRDefault="003E084F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1</w:t>
      </w:r>
      <w:r w:rsidR="00BB473F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7:30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</w:t>
      </w:r>
      <w:r w:rsidR="009118E2"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>–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  <w:t xml:space="preserve"> encerramento</w:t>
      </w:r>
      <w:bookmarkStart w:id="2" w:name="_GoBack"/>
      <w:bookmarkEnd w:id="2"/>
    </w:p>
    <w:p w:rsidR="00C549DC" w:rsidRPr="00860C3C" w:rsidRDefault="00C549DC" w:rsidP="003E084F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  <w:r w:rsidRPr="00C549DC">
        <w:rPr>
          <w:rFonts w:ascii="Arial" w:hAnsi="Arial" w:cs="Arial"/>
          <w:color w:val="222222"/>
          <w:sz w:val="19"/>
          <w:szCs w:val="19"/>
          <w:lang w:val="pt-BR"/>
        </w:rPr>
        <w:br/>
      </w:r>
      <w:r w:rsidRPr="00C549DC">
        <w:rPr>
          <w:rFonts w:ascii="Arial" w:hAnsi="Arial" w:cs="Arial"/>
          <w:color w:val="222222"/>
          <w:sz w:val="19"/>
          <w:szCs w:val="19"/>
          <w:lang w:val="pt-BR"/>
        </w:rPr>
        <w:br/>
      </w:r>
    </w:p>
    <w:p w:rsidR="00BE644D" w:rsidRPr="00860C3C" w:rsidRDefault="00BE644D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pt-BR"/>
        </w:rPr>
      </w:pPr>
    </w:p>
    <w:sectPr w:rsidR="00BE644D" w:rsidRPr="00860C3C" w:rsidSect="00CE1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20"/>
  <w:hyphenationZone w:val="425"/>
  <w:characterSpacingControl w:val="doNotCompress"/>
  <w:compat/>
  <w:rsids>
    <w:rsidRoot w:val="00C549DC"/>
    <w:rsid w:val="001E6242"/>
    <w:rsid w:val="001F1F7D"/>
    <w:rsid w:val="002E493A"/>
    <w:rsid w:val="003E084F"/>
    <w:rsid w:val="00455D8C"/>
    <w:rsid w:val="004A6132"/>
    <w:rsid w:val="00860C3C"/>
    <w:rsid w:val="008C7585"/>
    <w:rsid w:val="009118E2"/>
    <w:rsid w:val="00B26E54"/>
    <w:rsid w:val="00B454AA"/>
    <w:rsid w:val="00BB473F"/>
    <w:rsid w:val="00BE644D"/>
    <w:rsid w:val="00C36BF1"/>
    <w:rsid w:val="00C549DC"/>
    <w:rsid w:val="00CE19ED"/>
    <w:rsid w:val="00D34032"/>
    <w:rsid w:val="00D708EF"/>
    <w:rsid w:val="00ED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E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2971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ENSP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romano</dc:creator>
  <cp:lastModifiedBy>mma</cp:lastModifiedBy>
  <cp:revision>2</cp:revision>
  <dcterms:created xsi:type="dcterms:W3CDTF">2018-09-11T18:03:00Z</dcterms:created>
  <dcterms:modified xsi:type="dcterms:W3CDTF">2018-09-11T18:03:00Z</dcterms:modified>
</cp:coreProperties>
</file>